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993" w:rsidRDefault="005562D1" w:rsidP="00D54993">
      <w:pPr>
        <w:ind w:left="216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116E0">
        <w:rPr>
          <w:b/>
        </w:rPr>
        <w:t>BRAIN-SMART KIT</w:t>
      </w:r>
    </w:p>
    <w:p w:rsidR="00D54993" w:rsidRDefault="00D54993" w:rsidP="00626EA5">
      <w:pPr>
        <w:ind w:left="2160"/>
        <w:jc w:val="both"/>
        <w:rPr>
          <w:b/>
        </w:rPr>
      </w:pPr>
      <w:r>
        <w:rPr>
          <w:b/>
        </w:rPr>
        <w:t>***Make clear that Boom Whackers are for use on your OWN body only***</w:t>
      </w:r>
    </w:p>
    <w:p w:rsidR="005562D1" w:rsidRPr="00B54D53" w:rsidRDefault="00B54D53" w:rsidP="0038518E">
      <w:pPr>
        <w:ind w:left="2160"/>
        <w:jc w:val="both"/>
        <w:rPr>
          <w:b/>
          <w:u w:val="single"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45B8B">
        <w:rPr>
          <w:b/>
        </w:rPr>
        <w:t xml:space="preserve">   </w:t>
      </w:r>
      <w:r>
        <w:rPr>
          <w:b/>
          <w:u w:val="single"/>
        </w:rPr>
        <w:t xml:space="preserve">Lesson </w:t>
      </w:r>
      <w:r w:rsidR="0038518E">
        <w:rPr>
          <w:b/>
          <w:u w:val="single"/>
        </w:rPr>
        <w:t>Plan</w:t>
      </w:r>
      <w:r w:rsidR="00545B8B">
        <w:t xml:space="preserve"> </w:t>
      </w:r>
      <w:r w:rsidR="00545B8B" w:rsidRPr="00545B8B">
        <w:t>(3-4 weeks to complete</w:t>
      </w:r>
      <w:r w:rsidR="00545B8B">
        <w:t>)</w:t>
      </w:r>
    </w:p>
    <w:p w:rsidR="00B54D53" w:rsidRPr="00662233" w:rsidRDefault="00B54D53" w:rsidP="00D54993">
      <w:pPr>
        <w:ind w:left="2160"/>
        <w:jc w:val="both"/>
        <w:rPr>
          <w:i/>
        </w:rPr>
      </w:pPr>
      <w:r>
        <w:t xml:space="preserve">Age: Pre K-Grade </w:t>
      </w:r>
      <w:proofErr w:type="gramStart"/>
      <w:r>
        <w:t xml:space="preserve">2  </w:t>
      </w:r>
      <w:r w:rsidR="00662233" w:rsidRPr="00662233">
        <w:rPr>
          <w:i/>
        </w:rPr>
        <w:t>Almost</w:t>
      </w:r>
      <w:proofErr w:type="gramEnd"/>
      <w:r w:rsidR="00662233" w:rsidRPr="00662233">
        <w:rPr>
          <w:i/>
        </w:rPr>
        <w:t xml:space="preserve"> any student, at any ability, should be able to participate , in some way, with these simple instruments</w:t>
      </w:r>
      <w:r w:rsidR="00FA75E9">
        <w:rPr>
          <w:i/>
        </w:rPr>
        <w:t>/movements</w:t>
      </w:r>
      <w:r w:rsidR="00662233" w:rsidRPr="00662233">
        <w:rPr>
          <w:i/>
        </w:rPr>
        <w:t>.</w:t>
      </w:r>
    </w:p>
    <w:p w:rsidR="001E0691" w:rsidRDefault="00B54D53" w:rsidP="00545B8B">
      <w:pPr>
        <w:ind w:left="2160"/>
        <w:jc w:val="both"/>
      </w:pPr>
      <w:r>
        <w:t xml:space="preserve">Materials: Silver Burdette Series </w:t>
      </w:r>
      <w:r w:rsidRPr="00B54D53">
        <w:rPr>
          <w:i/>
        </w:rPr>
        <w:t>Making Music</w:t>
      </w:r>
      <w:r w:rsidR="000F17F8">
        <w:rPr>
          <w:i/>
        </w:rPr>
        <w:t xml:space="preserve"> Grade 2 </w:t>
      </w:r>
      <w:r>
        <w:t xml:space="preserve"> p. 300 </w:t>
      </w:r>
      <w:r w:rsidRPr="00B54D53">
        <w:rPr>
          <w:u w:val="single"/>
        </w:rPr>
        <w:t>Lots of Worms</w:t>
      </w:r>
      <w:r>
        <w:t xml:space="preserve"> by </w:t>
      </w:r>
      <w:proofErr w:type="spellStart"/>
      <w:r>
        <w:t>Zeit</w:t>
      </w:r>
      <w:r w:rsidR="00942775">
        <w:t>lin</w:t>
      </w:r>
      <w:proofErr w:type="spellEnd"/>
      <w:r w:rsidR="00942775">
        <w:t xml:space="preserve">  CD #10 Tracks 13 &amp; 14</w:t>
      </w:r>
      <w:r>
        <w:t xml:space="preserve">        Brain-Smart Kit           </w:t>
      </w:r>
      <w:r w:rsidR="00662233">
        <w:t>extra</w:t>
      </w:r>
      <w:r>
        <w:t xml:space="preserve">  </w:t>
      </w:r>
      <w:proofErr w:type="spellStart"/>
      <w:r>
        <w:t>BoomWhackers</w:t>
      </w:r>
      <w:proofErr w:type="spellEnd"/>
    </w:p>
    <w:p w:rsidR="00F72AC6" w:rsidRDefault="00B54D53" w:rsidP="00D54993">
      <w:pPr>
        <w:ind w:left="2160"/>
        <w:jc w:val="both"/>
      </w:pPr>
      <w:r>
        <w:t>Procedure: Play a Jazz CD as students enter and have short discussion of Jazz</w:t>
      </w:r>
      <w:r w:rsidR="000F17F8">
        <w:t xml:space="preserve">. Introduce students to p. 300 and allow students to study the pictures around the song. Why </w:t>
      </w:r>
      <w:r w:rsidR="00F72AC6">
        <w:t>are the worms wearing construction hats? Are these creatures helpful to the environment? Footnotes in the Teacher Edition integrate Science, Creative Movement, and Language Arts.</w:t>
      </w:r>
    </w:p>
    <w:p w:rsidR="001E0691" w:rsidRDefault="00F72AC6" w:rsidP="00D54993">
      <w:pPr>
        <w:ind w:left="2160"/>
        <w:jc w:val="both"/>
      </w:pPr>
      <w:r>
        <w:t xml:space="preserve">Play the melody on the piano/keyboard, having students follow with their eye/finger. Be sure and talk about the rests and their values, as this will help later with keeping the steady beat and following the notation. (With </w:t>
      </w:r>
      <w:proofErr w:type="spellStart"/>
      <w:r>
        <w:t>PreK</w:t>
      </w:r>
      <w:proofErr w:type="spellEnd"/>
      <w:r>
        <w:t xml:space="preserve"> &amp; K, without books, play the CD and let them “echo” each line.) Read the words and find rhyming words </w:t>
      </w:r>
      <w:r w:rsidR="00942775">
        <w:t>as you go. Play CD #10, Track 11</w:t>
      </w:r>
      <w:r>
        <w:t xml:space="preserve"> and have students follow</w:t>
      </w:r>
      <w:r w:rsidR="00452933">
        <w:t xml:space="preserve"> with eye/finger as teacher is </w:t>
      </w:r>
      <w:r>
        <w:t xml:space="preserve">free to walk around the room to see if they actually ARE following correctly. </w:t>
      </w:r>
      <w:r w:rsidR="001E0691">
        <w:t xml:space="preserve">Repeating, allow students to point to </w:t>
      </w:r>
      <w:r w:rsidR="00452933">
        <w:t>words and sing along with CD. Do</w:t>
      </w:r>
      <w:r w:rsidR="001E0691">
        <w:t xml:space="preserve"> this several times, until students have memorized at least the first verse---this will free them from the books when playing the instruments.</w:t>
      </w:r>
    </w:p>
    <w:p w:rsidR="00D54993" w:rsidDel="00D444AD" w:rsidRDefault="001E0691" w:rsidP="00D444AD">
      <w:pPr>
        <w:ind w:left="2160"/>
        <w:jc w:val="both"/>
        <w:rPr>
          <w:del w:id="0" w:author="Elizabeth Droessler" w:date="2013-05-23T12:45:00Z"/>
        </w:rPr>
      </w:pPr>
      <w:r>
        <w:t xml:space="preserve">During the following class session, add </w:t>
      </w:r>
      <w:proofErr w:type="spellStart"/>
      <w:r>
        <w:t>BoomWhackers</w:t>
      </w:r>
      <w:proofErr w:type="spellEnd"/>
      <w:r w:rsidR="00662233">
        <w:t>/Bells</w:t>
      </w:r>
      <w:r>
        <w:t xml:space="preserve">. </w:t>
      </w:r>
      <w:r w:rsidR="00F72AC6">
        <w:t xml:space="preserve"> </w:t>
      </w:r>
      <w:r w:rsidR="00545B8B">
        <w:t xml:space="preserve">Discuss rules and consequences and BE CONSISTENT. </w:t>
      </w:r>
      <w:r w:rsidR="00662233">
        <w:t>Have students follow the chords listed above some measures. (I do not talk about chords, but say that the</w:t>
      </w:r>
      <w:r w:rsidR="0038518E">
        <w:t xml:space="preserve">se are suggestions for the </w:t>
      </w:r>
      <w:proofErr w:type="spellStart"/>
      <w:r w:rsidR="0038518E">
        <w:t>BoomW</w:t>
      </w:r>
      <w:r w:rsidR="00662233">
        <w:t>hackers</w:t>
      </w:r>
      <w:proofErr w:type="spellEnd"/>
      <w:r w:rsidR="00662233">
        <w:t>/Bells. Play Track #14</w:t>
      </w:r>
      <w:r w:rsidR="00BF471B">
        <w:t xml:space="preserve"> (instrumental)</w:t>
      </w:r>
      <w:r w:rsidR="00662233">
        <w:t>, and allow them to listen several times---no singing. Have students the</w:t>
      </w:r>
      <w:r w:rsidR="00D444AD">
        <w:t>n</w:t>
      </w:r>
      <w:r w:rsidR="00662233">
        <w:t xml:space="preserve"> “Point the Beat” across each score. Since the chord notation is not repeated until it changes or it moves to a new score, explain that too much written on a musical page can be confusing. Play music as teacher demonstrates in their book. Ask</w:t>
      </w:r>
      <w:r w:rsidR="00BF471B">
        <w:t xml:space="preserve"> students to then “c</w:t>
      </w:r>
      <w:r w:rsidR="00662233">
        <w:t xml:space="preserve">hant” the name of the note as the CD plays. This song pattern is; </w:t>
      </w:r>
      <w:r w:rsidR="00662233" w:rsidRPr="00662233">
        <w:rPr>
          <w:b/>
        </w:rPr>
        <w:t>6</w:t>
      </w:r>
      <w:r w:rsidR="00662233">
        <w:t xml:space="preserve"> D’s, </w:t>
      </w:r>
      <w:r w:rsidR="00662233" w:rsidRPr="00662233">
        <w:rPr>
          <w:b/>
        </w:rPr>
        <w:t>2</w:t>
      </w:r>
      <w:r w:rsidR="00662233">
        <w:t xml:space="preserve">A’s, </w:t>
      </w:r>
      <w:r w:rsidR="00662233" w:rsidRPr="00662233">
        <w:rPr>
          <w:b/>
        </w:rPr>
        <w:t>2</w:t>
      </w:r>
      <w:r w:rsidR="00662233">
        <w:t xml:space="preserve">D’s, </w:t>
      </w:r>
      <w:r w:rsidR="00662233" w:rsidRPr="00662233">
        <w:rPr>
          <w:b/>
        </w:rPr>
        <w:t>2</w:t>
      </w:r>
      <w:r w:rsidR="00452933">
        <w:t>G’</w:t>
      </w:r>
      <w:r w:rsidR="00662233">
        <w:t xml:space="preserve">s, </w:t>
      </w:r>
      <w:r w:rsidR="00662233" w:rsidRPr="00662233">
        <w:rPr>
          <w:b/>
        </w:rPr>
        <w:t>2</w:t>
      </w:r>
      <w:r w:rsidR="00662233">
        <w:t xml:space="preserve">A’s, and </w:t>
      </w:r>
      <w:r w:rsidR="00662233" w:rsidRPr="00662233">
        <w:rPr>
          <w:b/>
        </w:rPr>
        <w:t>2</w:t>
      </w:r>
      <w:r w:rsidR="0038518E">
        <w:t xml:space="preserve">D’s. Demonstrate with </w:t>
      </w:r>
      <w:proofErr w:type="spellStart"/>
      <w:r w:rsidR="0038518E">
        <w:t>BoomWhack</w:t>
      </w:r>
      <w:r w:rsidR="00662233">
        <w:t>ers</w:t>
      </w:r>
      <w:proofErr w:type="spellEnd"/>
      <w:r w:rsidR="00662233">
        <w:t xml:space="preserve"> and allow students to try. </w:t>
      </w:r>
      <w:r w:rsidR="0038518E">
        <w:t>Divide in groups and allow some to be singers</w:t>
      </w:r>
      <w:r w:rsidR="001A3DCE">
        <w:t>, some instrumentalists,</w:t>
      </w:r>
      <w:r w:rsidR="0038518E">
        <w:t xml:space="preserve"> and some</w:t>
      </w:r>
      <w:r w:rsidR="00452933">
        <w:t xml:space="preserve"> conductors as they direct when</w:t>
      </w:r>
      <w:r w:rsidR="0038518E">
        <w:t xml:space="preserve"> to play. In following lessons, add bells with mallets</w:t>
      </w:r>
      <w:r w:rsidR="00452933">
        <w:t xml:space="preserve"> and movement as the kids squirm</w:t>
      </w:r>
      <w:r w:rsidR="0038518E">
        <w:t xml:space="preserve"> like WORMS! Have fun! </w:t>
      </w:r>
      <w:bookmarkStart w:id="1" w:name="_GoBack"/>
    </w:p>
    <w:bookmarkEnd w:id="1"/>
    <w:p w:rsidR="00D54993" w:rsidRDefault="00D54993"/>
    <w:sectPr w:rsidR="00D54993" w:rsidSect="00D55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993"/>
    <w:rsid w:val="00002FFA"/>
    <w:rsid w:val="000F17F8"/>
    <w:rsid w:val="001116E0"/>
    <w:rsid w:val="001A3DCE"/>
    <w:rsid w:val="001E0691"/>
    <w:rsid w:val="00245698"/>
    <w:rsid w:val="0038518E"/>
    <w:rsid w:val="00452933"/>
    <w:rsid w:val="00545B8B"/>
    <w:rsid w:val="005562D1"/>
    <w:rsid w:val="00626EA5"/>
    <w:rsid w:val="006364B7"/>
    <w:rsid w:val="00662233"/>
    <w:rsid w:val="008E2F43"/>
    <w:rsid w:val="00942775"/>
    <w:rsid w:val="00B54D53"/>
    <w:rsid w:val="00BF471B"/>
    <w:rsid w:val="00D444AD"/>
    <w:rsid w:val="00D54993"/>
    <w:rsid w:val="00D55447"/>
    <w:rsid w:val="00F72AC6"/>
    <w:rsid w:val="00FA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A94C-9BD7-4F14-B073-02A04027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2136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Janice Gay Wilson</dc:creator>
  <cp:lastModifiedBy>Elizabeth Droessler</cp:lastModifiedBy>
  <cp:revision>2</cp:revision>
  <dcterms:created xsi:type="dcterms:W3CDTF">2013-05-23T16:46:00Z</dcterms:created>
  <dcterms:modified xsi:type="dcterms:W3CDTF">2013-05-23T16:46:00Z</dcterms:modified>
</cp:coreProperties>
</file>